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1A692AFD"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End w:id="1"/>
      <w:bookmarkEnd w:id="2"/>
      <w:bookmarkEnd w:id="3"/>
      <w:r w:rsidR="002270A2">
        <w:rPr>
          <w:rStyle w:val="Strong"/>
          <w:b/>
          <w:bCs w:val="0"/>
          <w:sz w:val="24"/>
          <w:szCs w:val="24"/>
        </w:rPr>
        <w:t>22-W001-25</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7" w:name="Technical"/>
      <w:r w:rsidRPr="00487A5C">
        <w:rPr>
          <w:rFonts w:ascii="Calibri" w:hAnsi="Calibri" w:cs="Calibri"/>
          <w:highlight w:val="yellow"/>
          <w:lang w:val="en-GB"/>
        </w:rPr>
        <w:t>70</w:t>
      </w:r>
      <w:r w:rsidRPr="00487A5C">
        <w:rPr>
          <w:rFonts w:ascii="Calibri" w:hAnsi="Calibri" w:cs="Calibri"/>
          <w:lang w:val="en-GB"/>
        </w:rPr>
        <w:t xml:space="preserve"> %</w:t>
      </w:r>
      <w:bookmarkEnd w:id="7"/>
      <w:r w:rsidRPr="00487A5C">
        <w:rPr>
          <w:rFonts w:ascii="Calibri" w:hAnsi="Calibri" w:cs="Calibri"/>
          <w:lang w:val="en-GB"/>
        </w:rPr>
        <w:t xml:space="preserve"> of the score received in the technical evaluation will be added to the obtained financial score, which is maximum </w:t>
      </w:r>
      <w:bookmarkStart w:id="8"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8"/>
      <w:r w:rsidRPr="00487A5C">
        <w:rPr>
          <w:rFonts w:ascii="Calibri" w:hAnsi="Calibri" w:cs="Calibri"/>
          <w:lang w:val="en-GB"/>
        </w:rPr>
        <w:t>, and calculated as described below.</w:t>
      </w:r>
    </w:p>
    <w:p w14:paraId="38636505" w14:textId="560B3A1A" w:rsidR="00B52A14" w:rsidRPr="00487A5C" w:rsidRDefault="00B52A14" w:rsidP="003849E8">
      <w:pPr>
        <w:spacing w:before="120"/>
        <w:jc w:val="both"/>
        <w:rPr>
          <w:rFonts w:ascii="Calibri" w:hAnsi="Calibri" w:cs="Calibri"/>
          <w:i/>
          <w:iCs/>
          <w:lang w:val="en-GB"/>
        </w:rPr>
      </w:pPr>
      <w:r w:rsidRPr="00487A5C">
        <w:rPr>
          <w:rFonts w:ascii="Calibri" w:hAnsi="Calibri" w:cs="Calibri"/>
          <w:i/>
          <w:iCs/>
          <w:highlight w:val="yellow"/>
          <w:lang w:val="en-GB"/>
        </w:rPr>
        <w:t>&lt;It should be decided in advance whether or not the budget should be disclosed&gt;</w:t>
      </w:r>
    </w:p>
    <w:p w14:paraId="131A5BF8" w14:textId="43D775D8" w:rsidR="00E15F4B" w:rsidRPr="00487A5C" w:rsidRDefault="00E15F4B" w:rsidP="00B52A14">
      <w:pPr>
        <w:spacing w:before="120"/>
        <w:jc w:val="both"/>
        <w:rPr>
          <w:rFonts w:ascii="Calibri" w:hAnsi="Calibri" w:cs="Calibri"/>
          <w:lang w:val="en-GB"/>
        </w:rPr>
      </w:pPr>
      <w:r w:rsidRPr="00487A5C">
        <w:rPr>
          <w:rFonts w:ascii="Calibri" w:hAnsi="Calibri" w:cs="Calibri"/>
          <w:lang w:val="en-GB"/>
        </w:rPr>
        <w:t xml:space="preserve">The maximum budget available for this Contract is </w:t>
      </w:r>
      <w:r w:rsidR="00B52A14" w:rsidRPr="00487A5C">
        <w:rPr>
          <w:rFonts w:ascii="Calibri" w:hAnsi="Calibri" w:cs="Calibri"/>
          <w:highlight w:val="yellow"/>
          <w:lang w:val="en-GB"/>
        </w:rPr>
        <w:t>AU</w:t>
      </w:r>
      <w:r w:rsidRPr="00487A5C">
        <w:rPr>
          <w:rFonts w:ascii="Calibri" w:hAnsi="Calibri" w:cs="Calibri"/>
          <w:highlight w:val="yellow"/>
          <w:lang w:val="en-GB"/>
        </w:rPr>
        <w:t>$</w:t>
      </w:r>
      <w:r w:rsidR="00002406">
        <w:rPr>
          <w:rFonts w:ascii="Calibri" w:hAnsi="Calibri" w:cs="Calibri"/>
          <w:highlight w:val="yellow"/>
          <w:lang w:val="en-GB"/>
        </w:rPr>
        <w:t>81</w:t>
      </w:r>
      <w:r w:rsidRPr="00487A5C">
        <w:rPr>
          <w:rFonts w:ascii="Calibri" w:hAnsi="Calibri" w:cs="Calibri"/>
          <w:highlight w:val="yellow"/>
          <w:lang w:val="en-GB"/>
        </w:rPr>
        <w:t>,</w:t>
      </w:r>
      <w:r w:rsidR="00002406">
        <w:rPr>
          <w:rFonts w:ascii="Calibri" w:hAnsi="Calibri" w:cs="Calibri"/>
          <w:lang w:val="en-GB"/>
        </w:rPr>
        <w:t>850</w:t>
      </w:r>
      <w:bookmarkStart w:id="9" w:name="_GoBack"/>
      <w:bookmarkEnd w:id="9"/>
      <w:r w:rsidRPr="00487A5C">
        <w:rPr>
          <w:rFonts w:ascii="Calibri" w:hAnsi="Calibri" w:cs="Calibri"/>
          <w:lang w:val="en-GB"/>
        </w:rPr>
        <w:t>, inclusive of any VAT or other taxes or costs.</w:t>
      </w:r>
    </w:p>
    <w:p w14:paraId="71143A99" w14:textId="17AB54F7" w:rsidR="00E15F4B" w:rsidRPr="00487A5C" w:rsidRDefault="00E15F4B" w:rsidP="00B52A14">
      <w:pPr>
        <w:spacing w:before="120"/>
        <w:jc w:val="both"/>
        <w:rPr>
          <w:b/>
          <w:i/>
          <w:color w:val="FF0000"/>
          <w:lang w:val="en-GB"/>
        </w:rPr>
      </w:pPr>
      <w:r w:rsidRPr="00487A5C">
        <w:rPr>
          <w:b/>
          <w:i/>
          <w:color w:val="FF0000"/>
          <w:lang w:val="en-GB"/>
        </w:rPr>
        <w:t xml:space="preserve">Please, note that we do not recommend this maximum amount as a ‘target’ for your </w:t>
      </w:r>
      <w:r w:rsidR="00FA6787" w:rsidRPr="00487A5C">
        <w:rPr>
          <w:b/>
          <w:i/>
          <w:color w:val="FF0000"/>
          <w:lang w:val="en-GB"/>
        </w:rPr>
        <w:t>Tender</w:t>
      </w:r>
      <w:r w:rsidRPr="00487A5C">
        <w:rPr>
          <w:b/>
          <w:i/>
          <w:color w:val="FF0000"/>
          <w:lang w:val="en-GB"/>
        </w:rPr>
        <w:t xml:space="preserve">. The evaluation is a result of a combination of technical soundness and cost effectiveness of the </w:t>
      </w:r>
      <w:r w:rsidR="00FA6787" w:rsidRPr="00487A5C">
        <w:rPr>
          <w:b/>
          <w:i/>
          <w:color w:val="FF0000"/>
          <w:lang w:val="en-GB"/>
        </w:rPr>
        <w:t>Tender</w:t>
      </w:r>
      <w:r w:rsidRPr="00487A5C">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10"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10"/>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667"/>
      </w:tblGrid>
      <w:tr w:rsidR="001B3AEF" w:rsidRPr="00487A5C" w14:paraId="1B60B2F1" w14:textId="77777777" w:rsidTr="00322723">
        <w:trPr>
          <w:cantSplit/>
          <w:tblHeader/>
        </w:trPr>
        <w:tc>
          <w:tcPr>
            <w:tcW w:w="2430" w:type="dxa"/>
            <w:shd w:val="clear" w:color="auto" w:fill="auto"/>
            <w:vAlign w:val="center"/>
          </w:tcPr>
          <w:p w14:paraId="3E669818" w14:textId="77777777" w:rsidR="001B3AEF" w:rsidRPr="00487A5C" w:rsidRDefault="001B3AEF" w:rsidP="00322723">
            <w:pPr>
              <w:pStyle w:val="TableContents"/>
              <w:jc w:val="center"/>
              <w:rPr>
                <w:rFonts w:cs="Calibri"/>
                <w:b/>
              </w:rPr>
            </w:pPr>
            <w:bookmarkStart w:id="11" w:name="_Hlk26879176"/>
            <w:r w:rsidRPr="00487A5C">
              <w:rPr>
                <w:rFonts w:cs="Calibri"/>
                <w:b/>
              </w:rPr>
              <w:t>Major Criteria</w:t>
            </w:r>
          </w:p>
        </w:tc>
        <w:tc>
          <w:tcPr>
            <w:tcW w:w="5367" w:type="dxa"/>
            <w:shd w:val="clear" w:color="auto" w:fill="auto"/>
            <w:vAlign w:val="center"/>
          </w:tcPr>
          <w:p w14:paraId="00E59834" w14:textId="77777777" w:rsidR="001B3AEF" w:rsidRPr="00487A5C" w:rsidRDefault="001B3AEF" w:rsidP="00322723">
            <w:pPr>
              <w:pStyle w:val="TableContents"/>
              <w:jc w:val="center"/>
              <w:rPr>
                <w:rFonts w:cs="Calibri"/>
                <w:b/>
              </w:rPr>
            </w:pPr>
            <w:r w:rsidRPr="00487A5C">
              <w:rPr>
                <w:rFonts w:cs="Calibri"/>
                <w:b/>
              </w:rPr>
              <w:t>Details &amp; Sub-Criteria</w:t>
            </w:r>
          </w:p>
        </w:tc>
        <w:tc>
          <w:tcPr>
            <w:tcW w:w="1667" w:type="dxa"/>
            <w:shd w:val="clear" w:color="auto" w:fill="auto"/>
            <w:vAlign w:val="center"/>
          </w:tcPr>
          <w:p w14:paraId="030CC14F" w14:textId="77777777" w:rsidR="001B3AEF" w:rsidRPr="00487A5C" w:rsidRDefault="001B3AEF" w:rsidP="00322723">
            <w:pPr>
              <w:pStyle w:val="TableContents"/>
              <w:jc w:val="center"/>
              <w:rPr>
                <w:rFonts w:cs="Calibri"/>
                <w:b/>
              </w:rPr>
            </w:pPr>
            <w:r w:rsidRPr="00487A5C">
              <w:rPr>
                <w:rFonts w:cs="Calibri"/>
                <w:b/>
              </w:rPr>
              <w:t>Possible Score</w:t>
            </w:r>
          </w:p>
        </w:tc>
      </w:tr>
      <w:tr w:rsidR="001B3AEF" w:rsidRPr="00487A5C" w14:paraId="1E1684FF" w14:textId="77777777" w:rsidTr="00322723">
        <w:trPr>
          <w:cantSplit/>
          <w:tblHeader/>
        </w:trPr>
        <w:tc>
          <w:tcPr>
            <w:tcW w:w="2430" w:type="dxa"/>
            <w:shd w:val="clear" w:color="auto" w:fill="auto"/>
            <w:vAlign w:val="center"/>
          </w:tcPr>
          <w:p w14:paraId="67BD9236" w14:textId="77777777" w:rsidR="001B3AEF" w:rsidRPr="00487A5C" w:rsidRDefault="001B3AEF" w:rsidP="00322723">
            <w:pPr>
              <w:pStyle w:val="TableContents"/>
              <w:rPr>
                <w:rFonts w:asciiTheme="minorHAnsi" w:hAnsiTheme="minorHAnsi"/>
                <w:sz w:val="22"/>
                <w:szCs w:val="22"/>
                <w:highlight w:val="yellow"/>
                <w:lang w:eastAsia="en-US"/>
              </w:rPr>
            </w:pPr>
            <w:r w:rsidRPr="00487A5C">
              <w:rPr>
                <w:rFonts w:asciiTheme="minorHAnsi" w:hAnsiTheme="minorHAnsi"/>
                <w:sz w:val="22"/>
                <w:szCs w:val="22"/>
                <w:highlight w:val="yellow"/>
                <w:lang w:eastAsia="en-US"/>
              </w:rPr>
              <w:t>Firm/consortium’s experience and reputation with similar supply of Works</w:t>
            </w:r>
          </w:p>
        </w:tc>
        <w:tc>
          <w:tcPr>
            <w:tcW w:w="5367" w:type="dxa"/>
            <w:shd w:val="clear" w:color="auto" w:fill="auto"/>
          </w:tcPr>
          <w:p w14:paraId="6E9F1E2F" w14:textId="77777777" w:rsidR="001B3AEF" w:rsidRPr="00487A5C" w:rsidRDefault="001B3AEF" w:rsidP="00322723">
            <w:pPr>
              <w:pStyle w:val="TableContents"/>
              <w:numPr>
                <w:ilvl w:val="0"/>
                <w:numId w:val="3"/>
              </w:numPr>
              <w:rPr>
                <w:rFonts w:asciiTheme="minorHAnsi" w:hAnsiTheme="minorHAnsi"/>
                <w:sz w:val="22"/>
                <w:szCs w:val="22"/>
                <w:highlight w:val="yellow"/>
              </w:rPr>
            </w:pPr>
            <w:r w:rsidRPr="00652E49">
              <w:rPr>
                <w:rFonts w:asciiTheme="minorHAnsi" w:hAnsiTheme="minorHAnsi"/>
                <w:sz w:val="22"/>
                <w:szCs w:val="22"/>
              </w:rPr>
              <w:t xml:space="preserve">The proposal is clearly illustrating the </w:t>
            </w:r>
            <w:proofErr w:type="spellStart"/>
            <w:r w:rsidRPr="00652E49">
              <w:rPr>
                <w:rFonts w:asciiTheme="minorHAnsi" w:hAnsiTheme="minorHAnsi"/>
                <w:sz w:val="22"/>
                <w:szCs w:val="22"/>
              </w:rPr>
              <w:t>contractors’s</w:t>
            </w:r>
            <w:proofErr w:type="spellEnd"/>
            <w:r w:rsidRPr="00652E49">
              <w:rPr>
                <w:rFonts w:asciiTheme="minorHAnsi" w:hAnsiTheme="minorHAnsi"/>
                <w:sz w:val="22"/>
                <w:szCs w:val="22"/>
              </w:rPr>
              <w:t xml:space="preserve"> experiences with the required construction </w:t>
            </w:r>
            <w:r>
              <w:rPr>
                <w:rFonts w:asciiTheme="minorHAnsi" w:hAnsiTheme="minorHAnsi"/>
                <w:sz w:val="22"/>
                <w:szCs w:val="22"/>
              </w:rPr>
              <w:t>(At least 2 Contractors references)</w:t>
            </w:r>
          </w:p>
        </w:tc>
        <w:tc>
          <w:tcPr>
            <w:tcW w:w="1667" w:type="dxa"/>
            <w:shd w:val="clear" w:color="auto" w:fill="auto"/>
            <w:vAlign w:val="center"/>
          </w:tcPr>
          <w:p w14:paraId="6955DD45" w14:textId="77777777" w:rsidR="001B3AEF" w:rsidRPr="00487A5C" w:rsidRDefault="001B3AEF" w:rsidP="00322723">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1B3AEF" w:rsidRPr="00487A5C" w14:paraId="3C9886C4" w14:textId="77777777" w:rsidTr="00322723">
        <w:trPr>
          <w:cantSplit/>
          <w:tblHeader/>
        </w:trPr>
        <w:tc>
          <w:tcPr>
            <w:tcW w:w="2430" w:type="dxa"/>
            <w:shd w:val="clear" w:color="auto" w:fill="auto"/>
            <w:vAlign w:val="center"/>
          </w:tcPr>
          <w:p w14:paraId="60F8F7D0" w14:textId="77777777" w:rsidR="001B3AEF" w:rsidRPr="00487A5C" w:rsidRDefault="001B3AEF" w:rsidP="00322723">
            <w:pPr>
              <w:pStyle w:val="TableContents"/>
              <w:rPr>
                <w:rFonts w:asciiTheme="minorHAnsi" w:hAnsiTheme="minorHAnsi"/>
                <w:sz w:val="22"/>
                <w:szCs w:val="22"/>
                <w:highlight w:val="yellow"/>
                <w:lang w:eastAsia="en-US"/>
              </w:rPr>
            </w:pPr>
            <w:r w:rsidRPr="00487A5C">
              <w:rPr>
                <w:rFonts w:asciiTheme="minorHAnsi" w:hAnsiTheme="minorHAnsi"/>
                <w:sz w:val="22"/>
                <w:szCs w:val="22"/>
                <w:highlight w:val="yellow"/>
                <w:lang w:eastAsia="en-US"/>
              </w:rPr>
              <w:t>Delivery time</w:t>
            </w:r>
          </w:p>
        </w:tc>
        <w:tc>
          <w:tcPr>
            <w:tcW w:w="5367" w:type="dxa"/>
            <w:shd w:val="clear" w:color="auto" w:fill="auto"/>
          </w:tcPr>
          <w:p w14:paraId="4A47C3D9" w14:textId="77777777" w:rsidR="001B3AEF" w:rsidRDefault="001B3AEF" w:rsidP="00322723">
            <w:pPr>
              <w:pStyle w:val="TableContents"/>
              <w:numPr>
                <w:ilvl w:val="0"/>
                <w:numId w:val="4"/>
              </w:numPr>
              <w:rPr>
                <w:rFonts w:asciiTheme="minorHAnsi" w:hAnsiTheme="minorHAnsi"/>
                <w:sz w:val="22"/>
                <w:szCs w:val="22"/>
                <w:highlight w:val="yellow"/>
              </w:rPr>
            </w:pPr>
            <w:r>
              <w:rPr>
                <w:rFonts w:asciiTheme="minorHAnsi" w:hAnsiTheme="minorHAnsi"/>
                <w:sz w:val="22"/>
                <w:szCs w:val="22"/>
                <w:highlight w:val="yellow"/>
              </w:rPr>
              <w:t>Clear and well detail delivery time</w:t>
            </w:r>
          </w:p>
          <w:p w14:paraId="3E313B24" w14:textId="77777777" w:rsidR="001B3AEF" w:rsidRPr="00652E49" w:rsidRDefault="001B3AEF" w:rsidP="00322723">
            <w:pPr>
              <w:pStyle w:val="TableContents"/>
              <w:numPr>
                <w:ilvl w:val="0"/>
                <w:numId w:val="4"/>
              </w:numPr>
              <w:rPr>
                <w:rFonts w:asciiTheme="minorHAnsi" w:hAnsiTheme="minorHAnsi"/>
                <w:sz w:val="22"/>
                <w:szCs w:val="22"/>
              </w:rPr>
            </w:pPr>
            <w:r w:rsidRPr="00652E49">
              <w:rPr>
                <w:rFonts w:asciiTheme="minorHAnsi" w:hAnsiTheme="minorHAnsi"/>
                <w:sz w:val="22"/>
                <w:szCs w:val="22"/>
              </w:rPr>
              <w:t xml:space="preserve">Methodology shows how the contractor achieved the target deliverables </w:t>
            </w:r>
          </w:p>
          <w:p w14:paraId="01B6AFB8" w14:textId="77777777" w:rsidR="001B3AEF" w:rsidRPr="00487A5C" w:rsidRDefault="001B3AEF" w:rsidP="00322723">
            <w:pPr>
              <w:pStyle w:val="TableContents"/>
              <w:ind w:left="360"/>
              <w:rPr>
                <w:rFonts w:asciiTheme="minorHAnsi" w:hAnsiTheme="minorHAnsi"/>
                <w:sz w:val="22"/>
                <w:szCs w:val="22"/>
                <w:highlight w:val="yellow"/>
              </w:rPr>
            </w:pPr>
          </w:p>
        </w:tc>
        <w:tc>
          <w:tcPr>
            <w:tcW w:w="1667" w:type="dxa"/>
            <w:shd w:val="clear" w:color="auto" w:fill="auto"/>
            <w:vAlign w:val="center"/>
          </w:tcPr>
          <w:p w14:paraId="587FDEF0" w14:textId="77777777" w:rsidR="001B3AEF" w:rsidRPr="00487A5C" w:rsidRDefault="001B3AEF" w:rsidP="00322723">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1B3AEF" w:rsidRPr="00487A5C" w14:paraId="7272731E" w14:textId="77777777" w:rsidTr="00322723">
        <w:trPr>
          <w:cantSplit/>
          <w:tblHeader/>
        </w:trPr>
        <w:tc>
          <w:tcPr>
            <w:tcW w:w="2430" w:type="dxa"/>
            <w:shd w:val="clear" w:color="auto" w:fill="auto"/>
            <w:vAlign w:val="center"/>
          </w:tcPr>
          <w:p w14:paraId="4276D50F" w14:textId="77777777" w:rsidR="001B3AEF" w:rsidRPr="00487A5C" w:rsidRDefault="001B3AEF" w:rsidP="00322723">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Qualifications and CV</w:t>
            </w:r>
          </w:p>
        </w:tc>
        <w:tc>
          <w:tcPr>
            <w:tcW w:w="5367" w:type="dxa"/>
            <w:shd w:val="clear" w:color="auto" w:fill="auto"/>
          </w:tcPr>
          <w:p w14:paraId="63D881B4" w14:textId="77777777" w:rsidR="001B3AEF" w:rsidRPr="00652E49" w:rsidRDefault="001B3AEF" w:rsidP="00322723">
            <w:pPr>
              <w:pStyle w:val="TableContents"/>
              <w:numPr>
                <w:ilvl w:val="0"/>
                <w:numId w:val="5"/>
              </w:numPr>
              <w:rPr>
                <w:rFonts w:asciiTheme="minorHAnsi" w:hAnsiTheme="minorHAnsi"/>
                <w:sz w:val="22"/>
                <w:szCs w:val="22"/>
              </w:rPr>
            </w:pPr>
            <w:r w:rsidRPr="00652E49">
              <w:rPr>
                <w:rFonts w:asciiTheme="minorHAnsi" w:hAnsiTheme="minorHAnsi"/>
                <w:sz w:val="22"/>
                <w:szCs w:val="22"/>
              </w:rPr>
              <w:t xml:space="preserve">Employees CV </w:t>
            </w:r>
            <w:r>
              <w:rPr>
                <w:rFonts w:asciiTheme="minorHAnsi" w:hAnsiTheme="minorHAnsi"/>
                <w:sz w:val="22"/>
                <w:szCs w:val="22"/>
              </w:rPr>
              <w:t xml:space="preserve">and certificates </w:t>
            </w:r>
            <w:r w:rsidRPr="00652E49">
              <w:rPr>
                <w:rFonts w:asciiTheme="minorHAnsi" w:hAnsiTheme="minorHAnsi"/>
                <w:sz w:val="22"/>
                <w:szCs w:val="22"/>
              </w:rPr>
              <w:t xml:space="preserve">for plumbing, electrical, carpentry, painting and external works </w:t>
            </w:r>
          </w:p>
          <w:p w14:paraId="03F4CDC1" w14:textId="77777777" w:rsidR="001B3AEF" w:rsidRPr="00487A5C" w:rsidRDefault="001B3AEF" w:rsidP="00322723">
            <w:pPr>
              <w:pStyle w:val="TableContents"/>
              <w:rPr>
                <w:rFonts w:asciiTheme="minorHAnsi" w:hAnsiTheme="minorHAnsi"/>
                <w:sz w:val="22"/>
                <w:szCs w:val="22"/>
                <w:highlight w:val="yellow"/>
              </w:rPr>
            </w:pPr>
          </w:p>
        </w:tc>
        <w:tc>
          <w:tcPr>
            <w:tcW w:w="1667" w:type="dxa"/>
            <w:shd w:val="clear" w:color="auto" w:fill="auto"/>
            <w:vAlign w:val="center"/>
          </w:tcPr>
          <w:p w14:paraId="61862626" w14:textId="77777777" w:rsidR="001B3AEF" w:rsidRPr="00487A5C" w:rsidRDefault="001B3AEF" w:rsidP="00322723">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1B3AEF" w:rsidRPr="00487A5C" w14:paraId="3B0BBEA5" w14:textId="77777777" w:rsidTr="00322723">
        <w:trPr>
          <w:cantSplit/>
          <w:tblHeader/>
        </w:trPr>
        <w:tc>
          <w:tcPr>
            <w:tcW w:w="2430" w:type="dxa"/>
            <w:shd w:val="clear" w:color="auto" w:fill="auto"/>
            <w:vAlign w:val="center"/>
          </w:tcPr>
          <w:p w14:paraId="2BB734A5" w14:textId="77777777" w:rsidR="001B3AEF" w:rsidRPr="00487A5C" w:rsidRDefault="001B3AEF" w:rsidP="00322723">
            <w:pPr>
              <w:pStyle w:val="TableContents"/>
              <w:jc w:val="both"/>
              <w:rPr>
                <w:rFonts w:asciiTheme="minorHAnsi" w:hAnsiTheme="minorHAnsi"/>
                <w:sz w:val="22"/>
                <w:szCs w:val="22"/>
                <w:highlight w:val="yellow"/>
                <w:lang w:eastAsia="en-US"/>
              </w:rPr>
            </w:pPr>
            <w:proofErr w:type="spellStart"/>
            <w:r>
              <w:rPr>
                <w:rFonts w:asciiTheme="minorHAnsi" w:hAnsiTheme="minorHAnsi"/>
                <w:sz w:val="22"/>
                <w:szCs w:val="22"/>
                <w:highlight w:val="yellow"/>
                <w:lang w:eastAsia="en-US"/>
              </w:rPr>
              <w:t>Workplan</w:t>
            </w:r>
            <w:proofErr w:type="spellEnd"/>
          </w:p>
        </w:tc>
        <w:tc>
          <w:tcPr>
            <w:tcW w:w="5367" w:type="dxa"/>
            <w:shd w:val="clear" w:color="auto" w:fill="auto"/>
          </w:tcPr>
          <w:p w14:paraId="2E6B6367" w14:textId="77777777" w:rsidR="001B3AEF" w:rsidRPr="00487A5C" w:rsidRDefault="001B3AEF" w:rsidP="00322723">
            <w:pPr>
              <w:numPr>
                <w:ilvl w:val="0"/>
                <w:numId w:val="6"/>
              </w:numPr>
              <w:adjustRightInd w:val="0"/>
              <w:rPr>
                <w:rFonts w:asciiTheme="minorHAnsi" w:eastAsiaTheme="minorEastAsia" w:hAnsiTheme="minorHAnsi"/>
                <w:color w:val="000000"/>
                <w:sz w:val="22"/>
                <w:highlight w:val="yellow"/>
                <w:lang w:val="en-GB"/>
              </w:rPr>
            </w:pPr>
            <w:r>
              <w:rPr>
                <w:rFonts w:asciiTheme="minorHAnsi" w:eastAsiaTheme="minorEastAsia" w:hAnsiTheme="minorHAnsi"/>
                <w:color w:val="000000"/>
                <w:sz w:val="22"/>
                <w:highlight w:val="yellow"/>
                <w:lang w:val="en-GB"/>
              </w:rPr>
              <w:t xml:space="preserve">Valid operational license </w:t>
            </w:r>
          </w:p>
        </w:tc>
        <w:tc>
          <w:tcPr>
            <w:tcW w:w="1667" w:type="dxa"/>
            <w:shd w:val="clear" w:color="auto" w:fill="auto"/>
            <w:vAlign w:val="center"/>
          </w:tcPr>
          <w:p w14:paraId="68D12881" w14:textId="77777777" w:rsidR="001B3AEF" w:rsidRPr="00487A5C" w:rsidRDefault="001B3AEF" w:rsidP="00322723">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1B3AEF" w:rsidRPr="00487A5C" w14:paraId="0819A29D" w14:textId="77777777" w:rsidTr="00322723">
        <w:trPr>
          <w:cantSplit/>
          <w:trHeight w:val="650"/>
          <w:tblHeader/>
        </w:trPr>
        <w:tc>
          <w:tcPr>
            <w:tcW w:w="7797" w:type="dxa"/>
            <w:gridSpan w:val="2"/>
            <w:shd w:val="clear" w:color="auto" w:fill="auto"/>
            <w:vAlign w:val="center"/>
          </w:tcPr>
          <w:p w14:paraId="4C9D9B5A" w14:textId="77777777" w:rsidR="001B3AEF" w:rsidRPr="00487A5C" w:rsidRDefault="001B3AEF" w:rsidP="00322723">
            <w:pPr>
              <w:pStyle w:val="TableContents"/>
              <w:jc w:val="both"/>
              <w:rPr>
                <w:rFonts w:cs="Calibri"/>
              </w:rPr>
            </w:pPr>
            <w:r w:rsidRPr="00487A5C">
              <w:rPr>
                <w:rFonts w:cs="Calibri"/>
                <w:b/>
              </w:rPr>
              <w:t>Total Possible Technical Score</w:t>
            </w:r>
          </w:p>
        </w:tc>
        <w:tc>
          <w:tcPr>
            <w:tcW w:w="1667" w:type="dxa"/>
            <w:shd w:val="clear" w:color="auto" w:fill="auto"/>
            <w:vAlign w:val="center"/>
          </w:tcPr>
          <w:p w14:paraId="555DBC9C" w14:textId="77777777" w:rsidR="001B3AEF" w:rsidRPr="00487A5C" w:rsidRDefault="001B3AEF" w:rsidP="00322723">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2" w:name="_Hlk26878408"/>
      <w:proofErr w:type="spellStart"/>
      <w:r w:rsidRPr="00487A5C">
        <w:rPr>
          <w:rFonts w:ascii="Calibri" w:hAnsi="Calibri" w:cs="Calibri"/>
          <w:i/>
          <w:iCs/>
          <w:lang w:val="en-GB" w:eastAsia="ko-KR"/>
        </w:rPr>
        <w:t>tv</w:t>
      </w:r>
      <w:proofErr w:type="spellEnd"/>
      <w:r w:rsidRPr="00487A5C">
        <w:rPr>
          <w:rFonts w:ascii="Calibri" w:hAnsi="Calibri" w:cs="Calibri"/>
          <w:i/>
          <w:iCs/>
          <w:lang w:val="en-GB" w:eastAsia="ko-KR"/>
        </w:rPr>
        <w:t xml:space="preserve"> = </w:t>
      </w:r>
      <w:proofErr w:type="spellStart"/>
      <w:r w:rsidRPr="00487A5C">
        <w:rPr>
          <w:rFonts w:ascii="Calibri" w:hAnsi="Calibri" w:cs="Calibri"/>
          <w:i/>
          <w:iCs/>
          <w:lang w:val="en-GB" w:eastAsia="ko-KR"/>
        </w:rPr>
        <w:t>ts</w:t>
      </w:r>
      <w:proofErr w:type="spellEnd"/>
      <w:r w:rsidRPr="00487A5C">
        <w:rPr>
          <w:rFonts w:ascii="Calibri" w:hAnsi="Calibri" w:cs="Calibri"/>
          <w:i/>
          <w:iCs/>
          <w:lang w:val="en-GB" w:eastAsia="ko-KR"/>
        </w:rPr>
        <w:t xml:space="preserve"> * </w:t>
      </w:r>
      <w:proofErr w:type="spellStart"/>
      <w:r w:rsidRPr="00487A5C">
        <w:rPr>
          <w:rFonts w:ascii="Calibri" w:hAnsi="Calibri" w:cs="Calibri"/>
          <w:i/>
          <w:iCs/>
          <w:lang w:val="en-GB" w:eastAsia="ko-KR"/>
        </w:rPr>
        <w:t>tw</w:t>
      </w:r>
      <w:proofErr w:type="spellEnd"/>
      <w:r w:rsidRPr="00487A5C">
        <w:rPr>
          <w:rFonts w:ascii="Calibri" w:hAnsi="Calibri" w:cs="Calibri"/>
          <w:i/>
          <w:iCs/>
          <w:lang w:val="en-GB" w:eastAsia="ko-KR"/>
        </w:rPr>
        <w:t xml:space="preserve">,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proofErr w:type="spellStart"/>
      <w:r w:rsidRPr="00487A5C">
        <w:rPr>
          <w:lang w:val="en-GB"/>
        </w:rPr>
        <w:t>tv</w:t>
      </w:r>
      <w:proofErr w:type="spellEnd"/>
      <w:r w:rsidRPr="00487A5C">
        <w:rPr>
          <w:lang w:val="en-GB"/>
        </w:rPr>
        <w:t xml:space="preserve"> = total technical value</w:t>
      </w:r>
    </w:p>
    <w:p w14:paraId="7D0F247E" w14:textId="77777777" w:rsidR="00FA6787" w:rsidRPr="00487A5C" w:rsidRDefault="00FA6787" w:rsidP="00FA6787">
      <w:pPr>
        <w:pStyle w:val="ListParagraph"/>
        <w:ind w:leftChars="0" w:left="2160"/>
        <w:rPr>
          <w:lang w:val="en-GB"/>
        </w:rPr>
      </w:pPr>
      <w:proofErr w:type="spellStart"/>
      <w:r w:rsidRPr="00487A5C">
        <w:rPr>
          <w:lang w:val="en-GB"/>
        </w:rPr>
        <w:t>ts</w:t>
      </w:r>
      <w:proofErr w:type="spellEnd"/>
      <w:r w:rsidRPr="00487A5C">
        <w:rPr>
          <w:lang w:val="en-GB"/>
        </w:rPr>
        <w:t xml:space="preserve"> = technical result (technical score)</w:t>
      </w:r>
    </w:p>
    <w:p w14:paraId="48F7E797" w14:textId="77777777" w:rsidR="00FA6787" w:rsidRPr="00487A5C" w:rsidRDefault="00FA6787" w:rsidP="00FA6787">
      <w:pPr>
        <w:pStyle w:val="ListParagraph"/>
        <w:ind w:leftChars="0" w:left="2160"/>
        <w:rPr>
          <w:lang w:val="en-GB"/>
        </w:rPr>
      </w:pPr>
      <w:proofErr w:type="spellStart"/>
      <w:r w:rsidRPr="00487A5C">
        <w:rPr>
          <w:lang w:val="en-GB"/>
        </w:rPr>
        <w:t>tw</w:t>
      </w:r>
      <w:proofErr w:type="spellEnd"/>
      <w:r w:rsidRPr="00487A5C">
        <w:rPr>
          <w:lang w:val="en-GB"/>
        </w:rPr>
        <w:t xml:space="preserve"> = technical weight in % (technical weight)</w:t>
      </w:r>
    </w:p>
    <w:bookmarkEnd w:id="12"/>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3" w:name="_Toc374271007"/>
      <w:r w:rsidRPr="00487A5C">
        <w:rPr>
          <w:lang w:val="en-GB"/>
        </w:rPr>
        <w:t>Evaluation of financial components</w:t>
      </w:r>
      <w:bookmarkEnd w:id="13"/>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4" w:name="_Toc374271008"/>
      <w:r w:rsidRPr="00487A5C">
        <w:rPr>
          <w:lang w:val="en-GB"/>
        </w:rPr>
        <w:t>Evaluation of technical and financial components for total scoring</w:t>
      </w:r>
      <w:bookmarkEnd w:id="14"/>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33E317C" w:rsidR="00FA6787" w:rsidRPr="00487A5C" w:rsidRDefault="00FA6787" w:rsidP="00FA6787">
      <w:pPr>
        <w:spacing w:before="120"/>
        <w:ind w:left="709"/>
        <w:rPr>
          <w:rFonts w:ascii="Calibri" w:hAnsi="Calibri"/>
          <w:b/>
          <w:lang w:val="en-GB"/>
        </w:rPr>
      </w:pPr>
      <w:bookmarkStart w:id="15" w:name="_Hlk26878494"/>
      <w:r w:rsidRPr="00487A5C">
        <w:rPr>
          <w:rFonts w:ascii="Calibri" w:hAnsi="Calibri"/>
          <w:b/>
          <w:lang w:val="en-GB"/>
        </w:rPr>
        <w:t>E = (</w:t>
      </w:r>
      <w:proofErr w:type="spellStart"/>
      <w:r w:rsidRPr="00487A5C">
        <w:rPr>
          <w:rFonts w:ascii="Calibri" w:hAnsi="Calibri"/>
          <w:b/>
          <w:lang w:val="en-GB"/>
        </w:rPr>
        <w:t>ts</w:t>
      </w:r>
      <w:proofErr w:type="spellEnd"/>
      <w:r w:rsidRPr="00487A5C">
        <w:rPr>
          <w:rFonts w:ascii="Calibri" w:hAnsi="Calibri"/>
          <w:b/>
          <w:lang w:val="en-GB"/>
        </w:rPr>
        <w:t xml:space="preserve"> * </w:t>
      </w:r>
      <w:proofErr w:type="spellStart"/>
      <w:r w:rsidRPr="00487A5C">
        <w:rPr>
          <w:rFonts w:ascii="Calibri" w:hAnsi="Calibri"/>
          <w:b/>
          <w:lang w:val="en-GB"/>
        </w:rPr>
        <w:t>tw</w:t>
      </w:r>
      <w:proofErr w:type="spellEnd"/>
      <w:r w:rsidRPr="00487A5C">
        <w:rPr>
          <w:rFonts w:ascii="Calibri" w:hAnsi="Calibri"/>
          <w:b/>
          <w:lang w:val="en-GB"/>
        </w:rPr>
        <w:t>) + (</w:t>
      </w:r>
      <w:ins w:id="16" w:author="Sven Erik" w:date="2020-08-26T15:47:00Z">
        <w:r w:rsidR="00726DFC">
          <w:rPr>
            <w:rFonts w:ascii="Calibri" w:hAnsi="Calibri"/>
            <w:b/>
            <w:lang w:val="en-GB"/>
          </w:rPr>
          <w:t>(</w:t>
        </w:r>
      </w:ins>
      <w:proofErr w:type="spellStart"/>
      <w:r w:rsidRPr="00487A5C">
        <w:rPr>
          <w:rFonts w:ascii="Calibri" w:hAnsi="Calibri"/>
          <w:b/>
          <w:lang w:val="en-GB"/>
        </w:rPr>
        <w:t>tc</w:t>
      </w:r>
      <w:proofErr w:type="spellEnd"/>
      <w:r w:rsidRPr="00487A5C">
        <w:rPr>
          <w:rFonts w:ascii="Calibri" w:hAnsi="Calibri"/>
          <w:b/>
          <w:lang w:val="en-GB"/>
        </w:rPr>
        <w:t xml:space="preserve"> / </w:t>
      </w:r>
      <w:proofErr w:type="spellStart"/>
      <w:r w:rsidRPr="00487A5C">
        <w:rPr>
          <w:rFonts w:ascii="Calibri" w:hAnsi="Calibri"/>
          <w:b/>
          <w:lang w:val="en-GB"/>
        </w:rPr>
        <w:t>lc</w:t>
      </w:r>
      <w:proofErr w:type="spellEnd"/>
      <w:ins w:id="17" w:author="Sven Erik" w:date="2020-08-26T15:47:00Z">
        <w:r w:rsidR="00726DFC">
          <w:rPr>
            <w:rFonts w:ascii="Calibri" w:hAnsi="Calibri"/>
            <w:b/>
            <w:lang w:val="en-GB"/>
          </w:rPr>
          <w:t xml:space="preserve">) * </w:t>
        </w:r>
        <w:proofErr w:type="spellStart"/>
        <w:r w:rsidR="00726DFC">
          <w:rPr>
            <w:rFonts w:ascii="Calibri" w:hAnsi="Calibri"/>
            <w:b/>
            <w:lang w:val="en-GB"/>
          </w:rPr>
          <w:t>fw</w:t>
        </w:r>
      </w:ins>
      <w:proofErr w:type="spellEnd"/>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8" w:name="_Hlk26877853"/>
      <w:proofErr w:type="spellStart"/>
      <w:r w:rsidRPr="00487A5C">
        <w:rPr>
          <w:rFonts w:ascii="Calibri" w:hAnsi="Calibri"/>
          <w:sz w:val="20"/>
          <w:szCs w:val="20"/>
          <w:lang w:val="en-GB"/>
        </w:rPr>
        <w:t>ts</w:t>
      </w:r>
      <w:proofErr w:type="spellEnd"/>
      <w:r w:rsidRPr="00487A5C">
        <w:rPr>
          <w:rFonts w:ascii="Calibri" w:hAnsi="Calibri"/>
          <w:sz w:val="20"/>
          <w:szCs w:val="20"/>
          <w:lang w:val="en-GB"/>
        </w:rPr>
        <w:t xml:space="preserve"> = technical result (technical score)</w:t>
      </w:r>
    </w:p>
    <w:p w14:paraId="6A44D781" w14:textId="77777777" w:rsidR="00FA6787" w:rsidRPr="00487A5C" w:rsidRDefault="00FA6787" w:rsidP="00FA6787">
      <w:pPr>
        <w:ind w:left="1701"/>
        <w:rPr>
          <w:rFonts w:ascii="Calibri" w:hAnsi="Calibri"/>
          <w:sz w:val="20"/>
          <w:szCs w:val="20"/>
          <w:lang w:val="en-GB"/>
        </w:rPr>
      </w:pPr>
      <w:proofErr w:type="spellStart"/>
      <w:r w:rsidRPr="00487A5C">
        <w:rPr>
          <w:rFonts w:ascii="Calibri" w:hAnsi="Calibri"/>
          <w:sz w:val="20"/>
          <w:szCs w:val="20"/>
          <w:lang w:val="en-GB"/>
        </w:rPr>
        <w:lastRenderedPageBreak/>
        <w:t>tw</w:t>
      </w:r>
      <w:proofErr w:type="spellEnd"/>
      <w:r w:rsidRPr="00487A5C">
        <w:rPr>
          <w:rFonts w:ascii="Calibri" w:hAnsi="Calibri"/>
          <w:sz w:val="20"/>
          <w:szCs w:val="20"/>
          <w:lang w:val="en-GB"/>
        </w:rPr>
        <w:t xml:space="preserve"> = technical weight in % (technical weight)</w:t>
      </w:r>
    </w:p>
    <w:bookmarkEnd w:id="18"/>
    <w:p w14:paraId="6E0C6DAA" w14:textId="77777777" w:rsidR="00FA6787" w:rsidRPr="00487A5C" w:rsidRDefault="00FA6787" w:rsidP="00FA6787">
      <w:pPr>
        <w:ind w:left="1701"/>
        <w:rPr>
          <w:rFonts w:ascii="Calibri" w:hAnsi="Calibri"/>
          <w:sz w:val="20"/>
          <w:szCs w:val="20"/>
          <w:lang w:val="en-GB"/>
        </w:rPr>
      </w:pPr>
      <w:proofErr w:type="spellStart"/>
      <w:r w:rsidRPr="00487A5C">
        <w:rPr>
          <w:rFonts w:ascii="Calibri" w:hAnsi="Calibri"/>
          <w:sz w:val="20"/>
          <w:szCs w:val="20"/>
          <w:lang w:val="en-GB"/>
        </w:rPr>
        <w:t>lc</w:t>
      </w:r>
      <w:proofErr w:type="spellEnd"/>
      <w:r w:rsidRPr="00487A5C">
        <w:rPr>
          <w:rFonts w:ascii="Calibri" w:hAnsi="Calibri"/>
          <w:sz w:val="20"/>
          <w:szCs w:val="20"/>
          <w:lang w:val="en-GB"/>
        </w:rPr>
        <w:t xml:space="preserve"> = cost of the lowest financial Tender (lowest cost)</w:t>
      </w:r>
    </w:p>
    <w:p w14:paraId="7E35EE0C" w14:textId="03FD1DC5" w:rsidR="00365432" w:rsidRDefault="00FA6787" w:rsidP="00FA6787">
      <w:pPr>
        <w:ind w:left="1701"/>
        <w:rPr>
          <w:ins w:id="19" w:author="Sven Erik" w:date="2020-08-26T15:47:00Z"/>
          <w:rFonts w:ascii="Calibri" w:hAnsi="Calibri"/>
          <w:sz w:val="20"/>
          <w:szCs w:val="20"/>
          <w:lang w:val="en-GB"/>
        </w:rPr>
      </w:pPr>
      <w:proofErr w:type="spellStart"/>
      <w:r w:rsidRPr="00487A5C">
        <w:rPr>
          <w:rFonts w:ascii="Calibri" w:hAnsi="Calibri"/>
          <w:sz w:val="20"/>
          <w:szCs w:val="20"/>
          <w:lang w:val="en-GB"/>
        </w:rPr>
        <w:t>tc</w:t>
      </w:r>
      <w:proofErr w:type="spellEnd"/>
      <w:r w:rsidRPr="00487A5C">
        <w:rPr>
          <w:rFonts w:ascii="Calibri" w:hAnsi="Calibri"/>
          <w:sz w:val="20"/>
          <w:szCs w:val="20"/>
          <w:lang w:val="en-GB"/>
        </w:rPr>
        <w:t xml:space="preserve"> = cost of the Tender being evaluated (tender cost)</w:t>
      </w:r>
      <w:bookmarkEnd w:id="11"/>
      <w:bookmarkEnd w:id="15"/>
    </w:p>
    <w:p w14:paraId="206BB921" w14:textId="5F5E0B4B" w:rsidR="00726DFC" w:rsidRPr="00487A5C" w:rsidRDefault="00726DFC" w:rsidP="00FA6787">
      <w:pPr>
        <w:ind w:left="1701"/>
        <w:rPr>
          <w:rFonts w:ascii="Calibri" w:hAnsi="Calibri"/>
          <w:sz w:val="20"/>
          <w:szCs w:val="20"/>
          <w:lang w:val="en-GB"/>
        </w:rPr>
      </w:pPr>
      <w:proofErr w:type="spellStart"/>
      <w:ins w:id="20" w:author="Sven Erik" w:date="2020-08-26T15:47:00Z">
        <w:r>
          <w:rPr>
            <w:rFonts w:ascii="Calibri" w:hAnsi="Calibri"/>
            <w:sz w:val="20"/>
            <w:szCs w:val="20"/>
            <w:lang w:val="en-GB"/>
          </w:rPr>
          <w:t>fw</w:t>
        </w:r>
        <w:proofErr w:type="spellEnd"/>
        <w:r>
          <w:rPr>
            <w:rFonts w:ascii="Calibri" w:hAnsi="Calibri"/>
            <w:sz w:val="20"/>
            <w:szCs w:val="20"/>
            <w:lang w:val="en-GB"/>
          </w:rPr>
          <w:t xml:space="preserve"> = financial weight</w:t>
        </w:r>
      </w:ins>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D15A1D" w14:textId="77777777" w:rsidR="001A0CDD" w:rsidRDefault="001A0CDD">
      <w:r>
        <w:separator/>
      </w:r>
    </w:p>
  </w:endnote>
  <w:endnote w:type="continuationSeparator" w:id="0">
    <w:p w14:paraId="60960239" w14:textId="77777777" w:rsidR="001A0CDD" w:rsidRDefault="001A0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14E75" w14:textId="4D2B3FA6"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002406" w:rsidRPr="00002406">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002406" w:rsidRPr="00002406">
      <w:rPr>
        <w:noProof/>
        <w:color w:val="17365D" w:themeColor="text2" w:themeShade="BF"/>
        <w:lang w:val="sv-SE"/>
      </w:rPr>
      <w:t>4</w:t>
    </w:r>
    <w:r>
      <w:rPr>
        <w:color w:val="17365D" w:themeColor="text2" w:themeShade="BF"/>
      </w:rPr>
      <w:fldChar w:fldCharType="end"/>
    </w:r>
  </w:p>
  <w:p w14:paraId="213B5D63" w14:textId="44CF2E72" w:rsidR="00D15CF2" w:rsidRDefault="004878F3" w:rsidP="004878F3">
    <w:pPr>
      <w:pStyle w:val="Footer"/>
    </w:pPr>
    <w:r>
      <w:fldChar w:fldCharType="begin"/>
    </w:r>
    <w:r>
      <w:instrText xml:space="preserve"> DATE \@ "yyyy-MM-dd" </w:instrText>
    </w:r>
    <w:r>
      <w:fldChar w:fldCharType="separate"/>
    </w:r>
    <w:r w:rsidR="006F5887">
      <w:rPr>
        <w:noProof/>
      </w:rPr>
      <w:t>2025-09-05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C58867" w14:textId="77777777" w:rsidR="001A0CDD" w:rsidRDefault="001A0CDD">
      <w:r>
        <w:separator/>
      </w:r>
    </w:p>
  </w:footnote>
  <w:footnote w:type="continuationSeparator" w:id="0">
    <w:p w14:paraId="16B9706F" w14:textId="77777777" w:rsidR="001A0CDD" w:rsidRDefault="001A0CD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5D669" w14:textId="74BB1178"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6A488C">
      <w:rPr>
        <w:rFonts w:asciiTheme="minorHAnsi" w:hAnsiTheme="minorHAnsi" w:cstheme="minorHAnsi"/>
        <w:szCs w:val="24"/>
      </w:rPr>
      <w:t>22-W001-25</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406"/>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84D"/>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0CDD"/>
    <w:rsid w:val="001A10C5"/>
    <w:rsid w:val="001B2828"/>
    <w:rsid w:val="001B28AC"/>
    <w:rsid w:val="001B3AEF"/>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0A2"/>
    <w:rsid w:val="00227D1F"/>
    <w:rsid w:val="00230F2B"/>
    <w:rsid w:val="002327FA"/>
    <w:rsid w:val="002340EA"/>
    <w:rsid w:val="00234A3C"/>
    <w:rsid w:val="00234AD2"/>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3CA0"/>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88C"/>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5887"/>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6DBE"/>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3356"/>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058A"/>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3B62"/>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708F4BDC-6CBE-4714-9049-43DDDD6C5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1FEF5D-53D5-4F24-BA1D-56C9C8104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29</TotalTime>
  <Pages>4</Pages>
  <Words>790</Words>
  <Characters>4509</Characters>
  <Application>Microsoft Office Word</Application>
  <DocSecurity>0</DocSecurity>
  <Lines>37</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5289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Tiroia Teikake</cp:lastModifiedBy>
  <cp:revision>3</cp:revision>
  <cp:lastPrinted>2016-10-18T02:57:00Z</cp:lastPrinted>
  <dcterms:created xsi:type="dcterms:W3CDTF">2025-09-04T03:15:00Z</dcterms:created>
  <dcterms:modified xsi:type="dcterms:W3CDTF">2025-09-05T02:50:00Z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